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6192A677" w14:textId="77777777">
        <w:trPr>
          <w:cantSplit/>
        </w:trPr>
        <w:tc>
          <w:tcPr>
            <w:tcW w:w="6911" w:type="dxa"/>
          </w:tcPr>
          <w:p w14:paraId="139B4023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proofErr w:type="spellStart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</w:t>
            </w:r>
            <w:proofErr w:type="spellEnd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45F84C44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7D3CA89" wp14:editId="130DDD2A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156BC41D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5209144C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15C851F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bookmarkEnd w:id="1"/>
      <w:tr w:rsidR="00BA63E8" w:rsidRPr="00C324A8" w14:paraId="29987BAB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624F5BCF" w14:textId="77777777" w:rsidR="00BA63E8" w:rsidRPr="00C324A8" w:rsidRDefault="00BA63E8" w:rsidP="00BA63E8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1981F4C9" w14:textId="3E630A32" w:rsidR="00BA63E8" w:rsidRPr="00C324A8" w:rsidRDefault="00E97F75" w:rsidP="009942DD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</w:t>
            </w:r>
            <w:r w:rsidR="00BA63E8">
              <w:rPr>
                <w:rFonts w:ascii="Verdana" w:hAnsi="Verdana"/>
                <w:sz w:val="20"/>
              </w:rPr>
              <w:t>(19)</w:t>
            </w:r>
            <w:r>
              <w:rPr>
                <w:rFonts w:ascii="Verdana" w:hAnsi="Verdana"/>
                <w:sz w:val="20"/>
              </w:rPr>
              <w:t>1</w:t>
            </w:r>
            <w:r w:rsidR="009942DD">
              <w:rPr>
                <w:rFonts w:ascii="Verdana" w:hAnsi="Verdana"/>
                <w:sz w:val="20"/>
              </w:rPr>
              <w:t>43</w:t>
            </w:r>
            <w:r w:rsidR="00BA63E8">
              <w:rPr>
                <w:rFonts w:ascii="Verdana" w:hAnsi="Verdana"/>
                <w:sz w:val="20"/>
              </w:rPr>
              <w:t xml:space="preserve"> ANNEX V</w:t>
            </w:r>
            <w:r w:rsidR="009942DD">
              <w:rPr>
                <w:rFonts w:ascii="Verdana" w:hAnsi="Verdana"/>
                <w:sz w:val="20"/>
              </w:rPr>
              <w:t>III</w:t>
            </w:r>
            <w:r w:rsidR="00BA63E8">
              <w:rPr>
                <w:rFonts w:ascii="Verdana" w:hAnsi="Verdana"/>
                <w:sz w:val="20"/>
              </w:rPr>
              <w:t>-22I</w:t>
            </w:r>
          </w:p>
        </w:tc>
      </w:tr>
      <w:tr w:rsidR="00BA63E8" w:rsidRPr="00C324A8" w14:paraId="44F96212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9CD0EE2" w14:textId="77777777" w:rsidR="00BA63E8" w:rsidRPr="00841216" w:rsidRDefault="00BA63E8" w:rsidP="00BA63E8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2AC0E40C" w14:textId="0871B559" w:rsidR="00BA63E8" w:rsidRPr="00841216" w:rsidRDefault="00BA63E8" w:rsidP="00BA63E8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9 to</w:t>
            </w:r>
            <w:r>
              <w:rPr>
                <w:rFonts w:ascii="Verdana" w:hAnsi="Verdana"/>
                <w:b/>
                <w:sz w:val="20"/>
              </w:rPr>
              <w:br/>
              <w:t xml:space="preserve">Addendum 22 to 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9942DD">
              <w:rPr>
                <w:rFonts w:ascii="Verdana" w:hAnsi="Verdana"/>
                <w:b/>
                <w:sz w:val="20"/>
              </w:rPr>
              <w:t>16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A066F1" w:rsidRPr="00C324A8" w14:paraId="0C90954F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E3431D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2368F520" w14:textId="77777777" w:rsidR="00A066F1" w:rsidRPr="00841216" w:rsidRDefault="003C19A7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29</w:t>
            </w:r>
            <w:r w:rsidR="00C714AB">
              <w:rPr>
                <w:rFonts w:ascii="Verdana" w:hAnsi="Verdana"/>
                <w:b/>
                <w:sz w:val="20"/>
              </w:rPr>
              <w:t xml:space="preserve"> June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2019</w:t>
            </w:r>
          </w:p>
        </w:tc>
      </w:tr>
      <w:tr w:rsidR="00A066F1" w:rsidRPr="00C324A8" w14:paraId="6BDEB57D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1BCB285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5F196258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1ED9BBF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59E56F59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0733B29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37CD63D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2C970AA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555EDF7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F0ACA3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9806E0D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0069D0C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BFC12CB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9.2</w:t>
            </w:r>
          </w:p>
        </w:tc>
      </w:tr>
    </w:tbl>
    <w:bookmarkEnd w:id="6"/>
    <w:bookmarkEnd w:id="7"/>
    <w:p w14:paraId="767B7D18" w14:textId="77777777" w:rsidR="005118F7" w:rsidRPr="00EC5386" w:rsidRDefault="00D800AF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7A7AE5E5" w14:textId="77777777" w:rsidR="005118F7" w:rsidRDefault="00D800AF" w:rsidP="006C1544">
      <w:pPr>
        <w:rPr>
          <w:lang w:val="en-US"/>
        </w:rPr>
      </w:pPr>
      <w:r w:rsidRPr="00656311">
        <w:rPr>
          <w:lang w:val="en-US"/>
        </w:rPr>
        <w:t>9.2</w:t>
      </w:r>
      <w:r w:rsidRPr="00656311">
        <w:rPr>
          <w:lang w:val="en-US"/>
        </w:rPr>
        <w:tab/>
        <w:t>on any difficulties or inconsistencies encountered in the application of the Radio Regulations</w:t>
      </w:r>
      <w:r>
        <w:rPr>
          <w:rStyle w:val="FootnoteReference"/>
          <w:lang w:val="en-US"/>
        </w:rPr>
        <w:footnoteReference w:customMarkFollows="1" w:id="1"/>
        <w:t>*</w:t>
      </w:r>
      <w:r w:rsidR="006B74A4">
        <w:rPr>
          <w:lang w:val="en-US"/>
        </w:rPr>
        <w:t>;</w:t>
      </w:r>
      <w:r w:rsidR="00C714AB">
        <w:rPr>
          <w:lang w:val="en-US"/>
        </w:rPr>
        <w:t xml:space="preserve"> and</w:t>
      </w:r>
    </w:p>
    <w:p w14:paraId="57D28B3C" w14:textId="77777777" w:rsidR="001620DE" w:rsidRDefault="001620DE" w:rsidP="00BA63E8">
      <w:pPr>
        <w:pStyle w:val="Headingb"/>
        <w:jc w:val="center"/>
      </w:pPr>
      <w:r w:rsidRPr="001620DE">
        <w:t xml:space="preserve">Part </w:t>
      </w:r>
      <w:r>
        <w:t>9</w:t>
      </w:r>
      <w:r w:rsidRPr="001620DE">
        <w:t xml:space="preserve"> – Section 3.2.3.</w:t>
      </w:r>
      <w:r>
        <w:t>8</w:t>
      </w:r>
      <w:r w:rsidRPr="001620DE">
        <w:t xml:space="preserve"> of the Report of the BR </w:t>
      </w:r>
      <w:proofErr w:type="spellStart"/>
      <w:r w:rsidRPr="001620DE">
        <w:t>Director</w:t>
      </w:r>
      <w:proofErr w:type="spellEnd"/>
    </w:p>
    <w:p w14:paraId="43345F2E" w14:textId="77777777" w:rsidR="001620DE" w:rsidRPr="001620DE" w:rsidRDefault="001620DE" w:rsidP="00BA63E8">
      <w:pPr>
        <w:pStyle w:val="Headingb"/>
      </w:pPr>
      <w:r w:rsidRPr="001620DE">
        <w:t>Introduction</w:t>
      </w:r>
    </w:p>
    <w:p w14:paraId="4B342E25" w14:textId="77777777" w:rsidR="001620DE" w:rsidRPr="001620DE" w:rsidRDefault="001620DE" w:rsidP="001620DE">
      <w:r w:rsidRPr="001620DE">
        <w:t>This Addendum presents the European Common Proposal with respect to Section 3.2.3.</w:t>
      </w:r>
      <w:r>
        <w:t>8</w:t>
      </w:r>
      <w:r w:rsidRPr="001620DE">
        <w:t xml:space="preserve"> of the Report of the Director of the Radiocommunication Bureau under WRC-19 agenda item 9.2. The Section </w:t>
      </w:r>
      <w:r>
        <w:t>3.2.3.8</w:t>
      </w:r>
      <w:r w:rsidRPr="001620DE">
        <w:t xml:space="preserve"> deals with the </w:t>
      </w:r>
      <w:r>
        <w:t xml:space="preserve">inconsistency of </w:t>
      </w:r>
      <w:r w:rsidR="00405529">
        <w:t>Section 6 of Annex 1 to</w:t>
      </w:r>
      <w:r>
        <w:t xml:space="preserve"> RR Appendix </w:t>
      </w:r>
      <w:r w:rsidRPr="001620DE">
        <w:rPr>
          <w:b/>
        </w:rPr>
        <w:t>30</w:t>
      </w:r>
      <w:r>
        <w:t xml:space="preserve"> with respect to other protection criteria of An</w:t>
      </w:r>
      <w:r w:rsidR="00405529">
        <w:t>nexes 1 and 4 to</w:t>
      </w:r>
      <w:r>
        <w:t xml:space="preserve"> RR Appendix </w:t>
      </w:r>
      <w:r w:rsidRPr="001620DE">
        <w:rPr>
          <w:b/>
        </w:rPr>
        <w:t>30</w:t>
      </w:r>
      <w:r w:rsidRPr="001620DE">
        <w:t>.</w:t>
      </w:r>
    </w:p>
    <w:p w14:paraId="2BDB1164" w14:textId="77777777" w:rsidR="001620DE" w:rsidRDefault="00405529" w:rsidP="001620DE">
      <w:pPr>
        <w:rPr>
          <w:lang w:val="en-US"/>
        </w:rPr>
      </w:pPr>
      <w:r>
        <w:t>Section 6 of Annex 1 to</w:t>
      </w:r>
      <w:r w:rsidR="001620DE">
        <w:t xml:space="preserve"> RR Appendix </w:t>
      </w:r>
      <w:r w:rsidR="001620DE" w:rsidRPr="006C0ED5">
        <w:rPr>
          <w:b/>
        </w:rPr>
        <w:t>30</w:t>
      </w:r>
      <w:r w:rsidR="001620DE">
        <w:t xml:space="preserve"> specifies that </w:t>
      </w:r>
      <w:r w:rsidR="001620DE" w:rsidRPr="00BA63E8">
        <w:t>an FSS administration</w:t>
      </w:r>
      <w:r w:rsidR="001620DE">
        <w:t xml:space="preserve"> is considered as </w:t>
      </w:r>
      <w:r w:rsidR="006C0ED5">
        <w:t xml:space="preserve">not </w:t>
      </w:r>
      <w:r w:rsidR="001620DE" w:rsidRPr="001620DE">
        <w:rPr>
          <w:lang w:val="en-US"/>
        </w:rPr>
        <w:t>being affected if the proposed new or modified</w:t>
      </w:r>
      <w:r w:rsidR="001620DE">
        <w:rPr>
          <w:lang w:val="en-US"/>
        </w:rPr>
        <w:t xml:space="preserve"> </w:t>
      </w:r>
      <w:r w:rsidR="006C0ED5">
        <w:rPr>
          <w:lang w:val="en-US"/>
        </w:rPr>
        <w:t xml:space="preserve">frequency </w:t>
      </w:r>
      <w:r w:rsidR="001620DE" w:rsidRPr="001620DE">
        <w:rPr>
          <w:lang w:val="en-US"/>
        </w:rPr>
        <w:t>assignment in the Regions 1 and 3 List, or if a proposed modification to the Region 2 Plan, gives a</w:t>
      </w:r>
      <w:r w:rsidR="001620DE">
        <w:rPr>
          <w:lang w:val="en-US"/>
        </w:rPr>
        <w:t xml:space="preserve"> </w:t>
      </w:r>
      <w:r w:rsidR="001620DE" w:rsidRPr="001620DE">
        <w:rPr>
          <w:lang w:val="en-US"/>
        </w:rPr>
        <w:t xml:space="preserve">power flux-density </w:t>
      </w:r>
      <w:r w:rsidR="00BA63E8">
        <w:rPr>
          <w:lang w:val="en-US"/>
        </w:rPr>
        <w:t>(</w:t>
      </w:r>
      <w:proofErr w:type="spellStart"/>
      <w:r w:rsidR="00BA63E8">
        <w:rPr>
          <w:lang w:val="en-US"/>
        </w:rPr>
        <w:t>pfd</w:t>
      </w:r>
      <w:proofErr w:type="spellEnd"/>
      <w:r w:rsidR="00BA63E8">
        <w:rPr>
          <w:lang w:val="en-US"/>
        </w:rPr>
        <w:t xml:space="preserve">) </w:t>
      </w:r>
      <w:r w:rsidR="001620DE" w:rsidRPr="001620DE">
        <w:rPr>
          <w:lang w:val="en-US"/>
        </w:rPr>
        <w:t>anywhere over any portion of the service area of its overlapping frequency</w:t>
      </w:r>
      <w:r w:rsidR="001620DE">
        <w:rPr>
          <w:lang w:val="en-US"/>
        </w:rPr>
        <w:t xml:space="preserve"> </w:t>
      </w:r>
      <w:r w:rsidR="001620DE" w:rsidRPr="001620DE">
        <w:rPr>
          <w:lang w:val="en-US"/>
        </w:rPr>
        <w:t>assignments in the fixed-satellite service in Region 1, 2 or 3 of less than</w:t>
      </w:r>
      <w:r w:rsidR="006C0ED5">
        <w:rPr>
          <w:lang w:val="en-US"/>
        </w:rPr>
        <w:t xml:space="preserve"> the applicable power flux-density values. Such specification of the protection criteria is dif</w:t>
      </w:r>
      <w:r>
        <w:rPr>
          <w:lang w:val="en-US"/>
        </w:rPr>
        <w:t>ferent than the specification for</w:t>
      </w:r>
      <w:r w:rsidR="006C0ED5">
        <w:rPr>
          <w:lang w:val="en-US"/>
        </w:rPr>
        <w:t xml:space="preserve"> protection criteria in other S</w:t>
      </w:r>
      <w:r>
        <w:rPr>
          <w:lang w:val="en-US"/>
        </w:rPr>
        <w:t>ections of Annex 1 to</w:t>
      </w:r>
      <w:r w:rsidR="006C0ED5">
        <w:rPr>
          <w:lang w:val="en-US"/>
        </w:rPr>
        <w:t xml:space="preserve"> RR Appendix </w:t>
      </w:r>
      <w:r w:rsidR="006C0ED5" w:rsidRPr="006C0ED5">
        <w:rPr>
          <w:b/>
          <w:lang w:val="en-US"/>
        </w:rPr>
        <w:t>30</w:t>
      </w:r>
      <w:r>
        <w:rPr>
          <w:lang w:val="en-US"/>
        </w:rPr>
        <w:t>, as well as in Annex 4 to</w:t>
      </w:r>
      <w:r w:rsidR="006C0ED5">
        <w:rPr>
          <w:lang w:val="en-US"/>
        </w:rPr>
        <w:t xml:space="preserve"> RR Appendix </w:t>
      </w:r>
      <w:r w:rsidR="006C0ED5" w:rsidRPr="006C0ED5">
        <w:rPr>
          <w:b/>
          <w:lang w:val="en-US"/>
        </w:rPr>
        <w:t>30</w:t>
      </w:r>
      <w:r w:rsidR="006C0ED5">
        <w:rPr>
          <w:lang w:val="en-US"/>
        </w:rPr>
        <w:t>.</w:t>
      </w:r>
    </w:p>
    <w:p w14:paraId="0E36FBE7" w14:textId="77777777" w:rsidR="006C0ED5" w:rsidRDefault="006C0ED5" w:rsidP="001620DE">
      <w:pPr>
        <w:rPr>
          <w:lang w:val="en-US"/>
        </w:rPr>
      </w:pPr>
      <w:r>
        <w:rPr>
          <w:lang w:val="en-US"/>
        </w:rPr>
        <w:t xml:space="preserve">In </w:t>
      </w:r>
      <w:r w:rsidR="00405529">
        <w:rPr>
          <w:lang w:val="en-US"/>
        </w:rPr>
        <w:t>all other Sections of Annex 1 to</w:t>
      </w:r>
      <w:r>
        <w:rPr>
          <w:lang w:val="en-US"/>
        </w:rPr>
        <w:t xml:space="preserve"> RR Appendix </w:t>
      </w:r>
      <w:r w:rsidRPr="006C0ED5">
        <w:rPr>
          <w:b/>
          <w:lang w:val="en-US"/>
        </w:rPr>
        <w:t>30</w:t>
      </w:r>
      <w:r w:rsidR="00405529">
        <w:rPr>
          <w:lang w:val="en-US"/>
        </w:rPr>
        <w:t>, as well as in Annex 4 to</w:t>
      </w:r>
      <w:r>
        <w:rPr>
          <w:lang w:val="en-US"/>
        </w:rPr>
        <w:t xml:space="preserve"> RR Appendix </w:t>
      </w:r>
      <w:r w:rsidRPr="006C0ED5">
        <w:rPr>
          <w:b/>
          <w:lang w:val="en-US"/>
        </w:rPr>
        <w:t>30</w:t>
      </w:r>
      <w:r>
        <w:rPr>
          <w:lang w:val="en-US"/>
        </w:rPr>
        <w:t>, the appropriate protection criteria is specified in a way that an administration is considered as being affected if the applicable limits are exceeded.</w:t>
      </w:r>
    </w:p>
    <w:p w14:paraId="6E6A86D6" w14:textId="77777777" w:rsidR="001620DE" w:rsidRDefault="006C0ED5" w:rsidP="001620DE">
      <w:pPr>
        <w:rPr>
          <w:lang w:val="en-US"/>
        </w:rPr>
      </w:pPr>
      <w:r>
        <w:lastRenderedPageBreak/>
        <w:t>In addition to that, when applying the protection cri</w:t>
      </w:r>
      <w:r w:rsidR="00405529">
        <w:t>teria in Section 6 of Annex 1 to</w:t>
      </w:r>
      <w:r>
        <w:t xml:space="preserve"> RR Appendix </w:t>
      </w:r>
      <w:r w:rsidRPr="00405529">
        <w:rPr>
          <w:b/>
        </w:rPr>
        <w:t>30</w:t>
      </w:r>
      <w:r>
        <w:t>, the Bureau considers an FSS administration as being affected if the applicable power flux-density value is exceeded</w:t>
      </w:r>
      <w:r w:rsidR="001620DE" w:rsidRPr="001620DE">
        <w:rPr>
          <w:lang w:val="en-US"/>
        </w:rPr>
        <w:t>.</w:t>
      </w:r>
    </w:p>
    <w:p w14:paraId="07C3A93F" w14:textId="77777777" w:rsidR="006C0ED5" w:rsidRPr="001620DE" w:rsidRDefault="006C0ED5" w:rsidP="00405529">
      <w:pPr>
        <w:rPr>
          <w:lang w:val="en-US"/>
        </w:rPr>
      </w:pPr>
      <w:r>
        <w:rPr>
          <w:lang w:val="en-US"/>
        </w:rPr>
        <w:t xml:space="preserve">Therefore, there is a need to align the wording of Section 6 of Annex 1 to </w:t>
      </w:r>
      <w:r w:rsidR="003C19A7">
        <w:rPr>
          <w:lang w:val="en-US"/>
        </w:rPr>
        <w:t xml:space="preserve">RR </w:t>
      </w:r>
      <w:r>
        <w:rPr>
          <w:lang w:val="en-US"/>
        </w:rPr>
        <w:t xml:space="preserve">Appendix </w:t>
      </w:r>
      <w:r w:rsidRPr="00405529">
        <w:rPr>
          <w:b/>
          <w:lang w:val="en-US"/>
        </w:rPr>
        <w:t>30</w:t>
      </w:r>
      <w:r>
        <w:rPr>
          <w:lang w:val="en-US"/>
        </w:rPr>
        <w:t xml:space="preserve"> with </w:t>
      </w:r>
      <w:r w:rsidR="00405529">
        <w:rPr>
          <w:lang w:val="en-US"/>
        </w:rPr>
        <w:t xml:space="preserve">the corresponding wording in </w:t>
      </w:r>
      <w:r>
        <w:rPr>
          <w:lang w:val="en-US"/>
        </w:rPr>
        <w:t>other Section</w:t>
      </w:r>
      <w:r w:rsidR="00405529">
        <w:rPr>
          <w:lang w:val="en-US"/>
        </w:rPr>
        <w:t>s</w:t>
      </w:r>
      <w:r>
        <w:rPr>
          <w:lang w:val="en-US"/>
        </w:rPr>
        <w:t xml:space="preserve"> of the same Annex, as well as with the wording of Annex 4 to </w:t>
      </w:r>
      <w:r w:rsidR="003C19A7">
        <w:rPr>
          <w:lang w:val="en-US"/>
        </w:rPr>
        <w:t xml:space="preserve">RR </w:t>
      </w:r>
      <w:r>
        <w:rPr>
          <w:lang w:val="en-US"/>
        </w:rPr>
        <w:t xml:space="preserve">Appendix </w:t>
      </w:r>
      <w:r w:rsidRPr="00405529">
        <w:rPr>
          <w:b/>
          <w:lang w:val="en-US"/>
        </w:rPr>
        <w:t>30</w:t>
      </w:r>
      <w:r>
        <w:rPr>
          <w:lang w:val="en-US"/>
        </w:rPr>
        <w:t xml:space="preserve"> which deals with opposite case of coordination, namely</w:t>
      </w:r>
      <w:r w:rsidR="00405529">
        <w:rPr>
          <w:lang w:val="en-US"/>
        </w:rPr>
        <w:t xml:space="preserve">, the </w:t>
      </w:r>
      <w:r w:rsidR="00405529" w:rsidRPr="00405529">
        <w:rPr>
          <w:lang w:val="en-US"/>
        </w:rPr>
        <w:t>coordination of a transmitting space station in the fixed</w:t>
      </w:r>
      <w:r w:rsidR="00405529">
        <w:rPr>
          <w:lang w:val="en-US"/>
        </w:rPr>
        <w:t>-</w:t>
      </w:r>
      <w:r w:rsidR="00405529" w:rsidRPr="00405529">
        <w:rPr>
          <w:lang w:val="en-US"/>
        </w:rPr>
        <w:t>satellite</w:t>
      </w:r>
      <w:r w:rsidR="00405529">
        <w:rPr>
          <w:lang w:val="en-US"/>
        </w:rPr>
        <w:t xml:space="preserve"> </w:t>
      </w:r>
      <w:r w:rsidR="00405529" w:rsidRPr="00405529">
        <w:rPr>
          <w:lang w:val="en-US"/>
        </w:rPr>
        <w:t xml:space="preserve">service (FSS) (space-to-Earth) </w:t>
      </w:r>
      <w:r w:rsidR="00405529">
        <w:rPr>
          <w:lang w:val="en-US"/>
        </w:rPr>
        <w:t>with respect to frequency assignments in the broadcasting-satellite service</w:t>
      </w:r>
      <w:r w:rsidR="00405529" w:rsidRPr="00405529">
        <w:rPr>
          <w:lang w:val="en-US"/>
        </w:rPr>
        <w:t xml:space="preserve"> </w:t>
      </w:r>
      <w:r w:rsidR="00405529">
        <w:rPr>
          <w:lang w:val="en-US"/>
        </w:rPr>
        <w:t xml:space="preserve">covered by RR Appendix </w:t>
      </w:r>
      <w:r w:rsidR="00405529" w:rsidRPr="00405529">
        <w:rPr>
          <w:b/>
          <w:lang w:val="en-US"/>
        </w:rPr>
        <w:t>30</w:t>
      </w:r>
      <w:r w:rsidR="00405529">
        <w:rPr>
          <w:lang w:val="en-US"/>
        </w:rPr>
        <w:t>.</w:t>
      </w:r>
    </w:p>
    <w:p w14:paraId="78407FC5" w14:textId="77777777" w:rsidR="00BA63E8" w:rsidRDefault="001620DE" w:rsidP="00BA63E8">
      <w:pPr>
        <w:pStyle w:val="Headingb"/>
      </w:pPr>
      <w:proofErr w:type="spellStart"/>
      <w:r w:rsidRPr="001620DE">
        <w:t>Proposals</w:t>
      </w:r>
      <w:proofErr w:type="spellEnd"/>
    </w:p>
    <w:p w14:paraId="5D729702" w14:textId="77777777" w:rsidR="00BA63E8" w:rsidRDefault="00BA63E8" w:rsidP="00BA63E8">
      <w:pPr>
        <w:rPr>
          <w:rFonts w:ascii="Times New Roman Bold" w:hAnsi="Times New Roman Bold" w:cs="Times New Roman Bold"/>
          <w:lang w:val="fr-CH"/>
        </w:rPr>
      </w:pPr>
      <w:r>
        <w:br w:type="page"/>
      </w:r>
    </w:p>
    <w:p w14:paraId="10181E0B" w14:textId="77777777" w:rsidR="006C04ED" w:rsidRPr="00B06821" w:rsidRDefault="00D800AF" w:rsidP="00AE79D0">
      <w:pPr>
        <w:pStyle w:val="AppendixNo"/>
        <w:spacing w:before="0"/>
        <w:rPr>
          <w:vertAlign w:val="superscript"/>
          <w:lang w:val="en-US"/>
        </w:rPr>
      </w:pPr>
      <w:bookmarkStart w:id="8" w:name="_Toc454787466"/>
      <w:r w:rsidRPr="00B06821">
        <w:rPr>
          <w:lang w:val="en-US"/>
        </w:rPr>
        <w:lastRenderedPageBreak/>
        <w:t xml:space="preserve">APPENDIX </w:t>
      </w:r>
      <w:r w:rsidRPr="00B06821">
        <w:rPr>
          <w:rStyle w:val="href"/>
          <w:lang w:val="en-US"/>
        </w:rPr>
        <w:t>30</w:t>
      </w:r>
      <w:r w:rsidRPr="00B06821">
        <w:rPr>
          <w:lang w:val="en-US"/>
        </w:rPr>
        <w:t xml:space="preserve"> (</w:t>
      </w:r>
      <w:r w:rsidRPr="00354DCE">
        <w:t>REV</w:t>
      </w:r>
      <w:r w:rsidRPr="00B06821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B06821">
        <w:rPr>
          <w:lang w:val="en-US"/>
        </w:rPr>
        <w:t>)</w:t>
      </w:r>
      <w:bookmarkEnd w:id="8"/>
      <w:r w:rsidR="003C19A7" w:rsidRPr="003C19A7">
        <w:rPr>
          <w:vertAlign w:val="superscript"/>
        </w:rPr>
        <w:t>*</w:t>
      </w:r>
    </w:p>
    <w:p w14:paraId="08453835" w14:textId="77777777" w:rsidR="006C04ED" w:rsidRDefault="00D800AF" w:rsidP="001F0862">
      <w:pPr>
        <w:pStyle w:val="Appendixtitle"/>
        <w:rPr>
          <w:rFonts w:ascii="Times New Roman"/>
          <w:b w:val="0"/>
          <w:bCs/>
          <w:color w:val="000000"/>
          <w:sz w:val="16"/>
        </w:rPr>
      </w:pPr>
      <w:bookmarkStart w:id="9" w:name="_Toc330560547"/>
      <w:bookmarkStart w:id="10" w:name="_Toc454787467"/>
      <w:r w:rsidRPr="00821BE4">
        <w:t>Provisions for all services and associated Plans and List</w:t>
      </w:r>
      <w:r w:rsidR="003C19A7" w:rsidRPr="003C19A7">
        <w:rPr>
          <w:vertAlign w:val="superscript"/>
        </w:rPr>
        <w:t>1</w:t>
      </w:r>
      <w:r w:rsidRPr="00821BE4">
        <w:t xml:space="preserve"> for</w:t>
      </w:r>
      <w:r w:rsidRPr="00821BE4">
        <w:br/>
        <w:t>the broadcasting-satellite service in the frequency bands</w:t>
      </w:r>
      <w:r w:rsidRPr="00821BE4">
        <w:br/>
        <w:t>11.7-12.2 GHz (in Region 3), 11.7-12.5 GHz (in Region 1)</w:t>
      </w:r>
      <w:r w:rsidRPr="00821BE4">
        <w:br/>
        <w:t>         and 12.2-12.7 GHz (in Region 2)</w:t>
      </w:r>
      <w:r>
        <w:rPr>
          <w:b w:val="0"/>
          <w:bCs/>
          <w:color w:val="000000"/>
          <w:sz w:val="16"/>
        </w:rPr>
        <w:t>  </w:t>
      </w:r>
      <w:r w:rsidRPr="00D41CE2">
        <w:rPr>
          <w:b w:val="0"/>
          <w:bCs/>
          <w:color w:val="000000"/>
          <w:sz w:val="16"/>
        </w:rPr>
        <w:t>  </w:t>
      </w:r>
      <w:r w:rsidRPr="00D41CE2">
        <w:rPr>
          <w:rFonts w:ascii="Times New Roman"/>
          <w:b w:val="0"/>
          <w:bCs/>
          <w:color w:val="000000"/>
          <w:sz w:val="16"/>
        </w:rPr>
        <w:t>(</w:t>
      </w:r>
      <w:r>
        <w:rPr>
          <w:rFonts w:ascii="Times New Roman"/>
          <w:b w:val="0"/>
          <w:bCs/>
          <w:color w:val="000000"/>
          <w:sz w:val="16"/>
        </w:rPr>
        <w:t>WRC</w:t>
      </w:r>
      <w:r>
        <w:rPr>
          <w:rFonts w:ascii="Times New Roman"/>
          <w:b w:val="0"/>
          <w:bCs/>
          <w:color w:val="000000"/>
          <w:sz w:val="16"/>
        </w:rPr>
        <w:noBreakHyphen/>
      </w:r>
      <w:r w:rsidRPr="00D41CE2">
        <w:rPr>
          <w:rFonts w:ascii="Times New Roman"/>
          <w:b w:val="0"/>
          <w:bCs/>
          <w:color w:val="000000"/>
          <w:sz w:val="16"/>
        </w:rPr>
        <w:t>03)</w:t>
      </w:r>
      <w:bookmarkEnd w:id="9"/>
      <w:bookmarkEnd w:id="10"/>
    </w:p>
    <w:p w14:paraId="628A032C" w14:textId="77777777" w:rsidR="006C04ED" w:rsidRPr="00A5034F" w:rsidRDefault="00D800AF" w:rsidP="004A0B33">
      <w:pPr>
        <w:pStyle w:val="AnnexNo"/>
        <w:rPr>
          <w:lang w:val="en-US"/>
        </w:rPr>
      </w:pPr>
      <w:bookmarkStart w:id="11" w:name="_Toc330560548"/>
      <w:bookmarkStart w:id="12" w:name="_Toc454787468"/>
      <w:proofErr w:type="gramStart"/>
      <w:r w:rsidRPr="00A5034F">
        <w:rPr>
          <w:lang w:val="en-US"/>
        </w:rPr>
        <w:t>ANNEX  1</w:t>
      </w:r>
      <w:proofErr w:type="gramEnd"/>
      <w:r w:rsidRPr="007D43DA">
        <w:rPr>
          <w:sz w:val="16"/>
          <w:szCs w:val="16"/>
          <w:lang w:val="en-US"/>
        </w:rPr>
        <w:t>     (</w:t>
      </w:r>
      <w:r w:rsidRPr="007D43DA">
        <w:rPr>
          <w:caps w:val="0"/>
          <w:sz w:val="16"/>
          <w:szCs w:val="16"/>
          <w:lang w:val="en-US"/>
        </w:rPr>
        <w:t>REV</w:t>
      </w:r>
      <w:r w:rsidRPr="007D43DA">
        <w:rPr>
          <w:sz w:val="16"/>
          <w:szCs w:val="16"/>
          <w:lang w:val="en-US"/>
        </w:rPr>
        <w:t>.WRC</w:t>
      </w:r>
      <w:r w:rsidRPr="007D43DA">
        <w:rPr>
          <w:sz w:val="16"/>
          <w:szCs w:val="16"/>
          <w:lang w:val="en-US"/>
        </w:rPr>
        <w:noBreakHyphen/>
        <w:t>15)</w:t>
      </w:r>
      <w:bookmarkEnd w:id="11"/>
      <w:bookmarkEnd w:id="12"/>
    </w:p>
    <w:p w14:paraId="63A8987B" w14:textId="77777777" w:rsidR="006C04ED" w:rsidRDefault="00D800AF" w:rsidP="001F0862">
      <w:pPr>
        <w:pStyle w:val="Annextitle"/>
      </w:pPr>
      <w:bookmarkStart w:id="13" w:name="_Toc330560549"/>
      <w:bookmarkStart w:id="14" w:name="_Toc454787469"/>
      <w:r>
        <w:t>Limits for determining whether a service of an administration is affected</w:t>
      </w:r>
      <w:r>
        <w:br/>
        <w:t>by a proposed modification to the Region 2 Plan or by a proposed</w:t>
      </w:r>
      <w:r>
        <w:br/>
        <w:t>new or modified assignment in the Regions 1 and 3 List</w:t>
      </w:r>
      <w:r>
        <w:br/>
        <w:t>or when it is necessary under this Appendix to seek</w:t>
      </w:r>
      <w:r>
        <w:br/>
        <w:t>the agreement of any other administration</w:t>
      </w:r>
      <w:bookmarkEnd w:id="13"/>
      <w:bookmarkEnd w:id="14"/>
      <w:r w:rsidR="003C19A7" w:rsidRPr="003C19A7">
        <w:rPr>
          <w:rFonts w:asciiTheme="majorBidi" w:hAnsiTheme="majorBidi" w:cstheme="majorBidi"/>
          <w:b w:val="0"/>
          <w:bCs/>
          <w:vertAlign w:val="superscript"/>
        </w:rPr>
        <w:t>25</w:t>
      </w:r>
    </w:p>
    <w:p w14:paraId="55EE9D4B" w14:textId="6EBA060F" w:rsidR="00937130" w:rsidRDefault="003C19A7">
      <w:pPr>
        <w:pStyle w:val="Proposal"/>
      </w:pPr>
      <w:r>
        <w:t>MOD</w:t>
      </w:r>
      <w:r>
        <w:tab/>
        <w:t>EUR/</w:t>
      </w:r>
      <w:r w:rsidR="009942DD">
        <w:t>16</w:t>
      </w:r>
      <w:r w:rsidR="00D800AF">
        <w:t>A22A9/1</w:t>
      </w:r>
    </w:p>
    <w:p w14:paraId="3E1534B1" w14:textId="77777777" w:rsidR="006C04ED" w:rsidRPr="009F6AF2" w:rsidRDefault="00D800AF" w:rsidP="00D12B24">
      <w:pPr>
        <w:pStyle w:val="Heading1"/>
      </w:pPr>
      <w:r w:rsidRPr="009F6AF2">
        <w:t>6</w:t>
      </w:r>
      <w:r w:rsidRPr="009F6AF2">
        <w:tab/>
        <w:t>Limits to the change in the power flux-density of assignments in the Regions 1 and 3 Plan or List to protect the fixed-satellite service (space-to</w:t>
      </w:r>
      <w:r w:rsidRPr="009F6AF2">
        <w:noBreakHyphen/>
        <w:t xml:space="preserve">Earth) in the </w:t>
      </w:r>
      <w:r w:rsidRPr="008F27C6">
        <w:t>frequency</w:t>
      </w:r>
      <w:r w:rsidRPr="008F27C6">
        <w:rPr>
          <w:sz w:val="18"/>
          <w:szCs w:val="14"/>
        </w:rPr>
        <w:t xml:space="preserve"> </w:t>
      </w:r>
      <w:r w:rsidRPr="009F6AF2">
        <w:t>band 11.7-12.2</w:t>
      </w:r>
      <w:r>
        <w:t> GHz</w:t>
      </w:r>
      <w:r w:rsidRPr="00144E9E">
        <w:rPr>
          <w:rStyle w:val="FootnoteReference"/>
        </w:rPr>
        <w:footnoteReference w:customMarkFollows="1" w:id="2"/>
        <w:t>32</w:t>
      </w:r>
      <w:r w:rsidRPr="009F6AF2">
        <w:t xml:space="preserve"> in Region 2 or in the</w:t>
      </w:r>
      <w:r w:rsidRPr="008F27C6">
        <w:t xml:space="preserve"> frequency</w:t>
      </w:r>
      <w:r w:rsidRPr="009F6AF2">
        <w:t xml:space="preserve"> band 12.2-12.5</w:t>
      </w:r>
      <w:r>
        <w:t> GHz</w:t>
      </w:r>
      <w:r w:rsidRPr="009F6AF2">
        <w:t xml:space="preserve"> in Region 3, and of assignments in the Region 2 Plan to protect the fixed-satellite service (space-to-Earth) in the </w:t>
      </w:r>
      <w:r w:rsidRPr="008F27C6">
        <w:t>frequency</w:t>
      </w:r>
      <w:r w:rsidRPr="009F6AF2">
        <w:t xml:space="preserve"> band 12.5-12.7</w:t>
      </w:r>
      <w:r>
        <w:t> GHz</w:t>
      </w:r>
      <w:r w:rsidRPr="009F6AF2">
        <w:t xml:space="preserve"> in Region 1 and in the </w:t>
      </w:r>
      <w:r w:rsidRPr="008F27C6">
        <w:t>frequency</w:t>
      </w:r>
      <w:r w:rsidRPr="009F6AF2">
        <w:t xml:space="preserve"> band 12.2-12.7</w:t>
      </w:r>
      <w:r>
        <w:t> GHz</w:t>
      </w:r>
      <w:r w:rsidRPr="009F6AF2">
        <w:t xml:space="preserve"> in Region 3</w:t>
      </w:r>
    </w:p>
    <w:p w14:paraId="4E933A19" w14:textId="77777777" w:rsidR="006C04ED" w:rsidRDefault="00D800AF" w:rsidP="001F0862">
      <w:r>
        <w:t>With respect to § 4.1.1 </w:t>
      </w:r>
      <w:r>
        <w:rPr>
          <w:i/>
        </w:rPr>
        <w:t>e)</w:t>
      </w:r>
      <w:r>
        <w:t xml:space="preserve"> of Article 4, an administration is considered as being affected if the proposed new or modified assignment in the Regions 1 and 3 List would result in an increase in the power flux-density over any portion of the service area of its overlapping frequency assignments in the fixed-satellite service in Region 2 or Region 3 </w:t>
      </w:r>
      <w:del w:id="15" w:author="CEPT Coordinator" w:date="2019-05-31T15:06:00Z">
        <w:r w:rsidDel="00FA4FC4">
          <w:delText xml:space="preserve">of </w:delText>
        </w:r>
      </w:del>
      <w:ins w:id="16" w:author="CEPT Coordinator" w:date="2019-05-31T15:06:00Z">
        <w:r w:rsidR="00FA4FC4">
          <w:t xml:space="preserve">by more than </w:t>
        </w:r>
      </w:ins>
      <w:r>
        <w:t xml:space="preserve">0.25 dB </w:t>
      </w:r>
      <w:del w:id="17" w:author="CEPT Coordinator" w:date="2019-05-31T15:06:00Z">
        <w:r w:rsidDel="00FA4FC4">
          <w:delText xml:space="preserve">or more </w:delText>
        </w:r>
      </w:del>
      <w:r>
        <w:t>above that resulting from the frequency assignments in the Plan or List for Regions 1 and 3 as established by WRC</w:t>
      </w:r>
      <w:r>
        <w:noBreakHyphen/>
        <w:t>2000.</w:t>
      </w:r>
    </w:p>
    <w:p w14:paraId="0128BC15" w14:textId="77777777" w:rsidR="006C04ED" w:rsidRDefault="00D800AF" w:rsidP="001F0862">
      <w:r>
        <w:t>With respect to § 4.2.3 </w:t>
      </w:r>
      <w:r>
        <w:rPr>
          <w:i/>
        </w:rPr>
        <w:t>e)</w:t>
      </w:r>
      <w:r>
        <w:t xml:space="preserve">, an administration is considered as being affected if the proposed modification to the Region 2 Plan would result in an increase in the power flux-density over any portion of the service area of its overlapping frequency assignments in the fixed-satellite service in Region 1 or 3 </w:t>
      </w:r>
      <w:del w:id="18" w:author="CEPT Coordinator" w:date="2019-05-31T15:06:00Z">
        <w:r w:rsidDel="00FA4FC4">
          <w:delText xml:space="preserve">of </w:delText>
        </w:r>
      </w:del>
      <w:ins w:id="19" w:author="CEPT Coordinator" w:date="2019-05-31T15:06:00Z">
        <w:r w:rsidR="00FA4FC4">
          <w:t xml:space="preserve">by more than </w:t>
        </w:r>
      </w:ins>
      <w:r>
        <w:t xml:space="preserve">0.25 dB </w:t>
      </w:r>
      <w:del w:id="20" w:author="CEPT Coordinator" w:date="2019-05-31T15:07:00Z">
        <w:r w:rsidDel="00FA4FC4">
          <w:delText xml:space="preserve">or more </w:delText>
        </w:r>
      </w:del>
      <w:r>
        <w:t>above that resulting from the frequency assignments in the Region 2 Plan at the time of entry into force of the Final Acts of the 1985 Conference.</w:t>
      </w:r>
    </w:p>
    <w:p w14:paraId="12C433CB" w14:textId="77777777" w:rsidR="006C04ED" w:rsidRDefault="00D800AF" w:rsidP="001F0862">
      <w:r>
        <w:t>With respect to § 4.1.1 </w:t>
      </w:r>
      <w:r>
        <w:rPr>
          <w:i/>
        </w:rPr>
        <w:t>e)</w:t>
      </w:r>
      <w:r>
        <w:t xml:space="preserve"> or 4.2.3 </w:t>
      </w:r>
      <w:r>
        <w:rPr>
          <w:i/>
        </w:rPr>
        <w:t>e)</w:t>
      </w:r>
      <w:r>
        <w:t xml:space="preserve"> of Article 4, with the exception of cases covered by Note 1 below, an administration is considered as not being affected if the proposed new or modified assignment in the Regions 1 and 3 List, or if a proposed modification to the Region 2 Plan, gives a power flux-density anywhere over any portion of the service area of its overlapping frequency assignments in the fixed-satellite service in Region 1, 2 or 3 of less than</w:t>
      </w:r>
      <w:ins w:id="21" w:author="CEPT Coordinator" w:date="2019-05-31T15:08:00Z">
        <w:r w:rsidR="00FA4FC4">
          <w:t xml:space="preserve"> or equal to</w:t>
        </w:r>
      </w:ins>
      <w:r>
        <w:t>:</w:t>
      </w:r>
    </w:p>
    <w:p w14:paraId="0C03B523" w14:textId="77777777" w:rsidR="006C04ED" w:rsidRDefault="00D800AF" w:rsidP="001F0862">
      <w:pPr>
        <w:tabs>
          <w:tab w:val="left" w:pos="6379"/>
        </w:tabs>
      </w:pPr>
      <w:r>
        <w:tab/>
        <w:t>−186.5    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 xml:space="preserve"> · 40 kHz)) </w:t>
      </w:r>
      <w:r>
        <w:tab/>
        <w:t>for  0</w:t>
      </w:r>
      <w:r w:rsidRPr="009814A5">
        <w:rPr>
          <w:lang w:val="en-US"/>
        </w:rPr>
        <w:t>°</w:t>
      </w:r>
      <w:r>
        <w:t xml:space="preserve">        ≤ </w:t>
      </w:r>
      <w:r>
        <w:rPr>
          <w:lang w:val="fr-CH"/>
        </w:rPr>
        <w:sym w:font="Symbol" w:char="F071"/>
      </w:r>
      <w:r>
        <w:t xml:space="preserve"> </w:t>
      </w:r>
      <w:r w:rsidRPr="009814A5">
        <w:rPr>
          <w:lang w:val="en-US"/>
        </w:rPr>
        <w:t>&lt;</w:t>
      </w:r>
      <w:r>
        <w:t xml:space="preserve"> 0.054°</w:t>
      </w:r>
    </w:p>
    <w:p w14:paraId="0548BC26" w14:textId="77777777" w:rsidR="006C04ED" w:rsidRDefault="00D800AF" w:rsidP="001F0862">
      <w:pPr>
        <w:tabs>
          <w:tab w:val="left" w:pos="6379"/>
        </w:tabs>
      </w:pPr>
      <w:r>
        <w:tab/>
        <w:t xml:space="preserve">−164.0 </w:t>
      </w:r>
      <w:r w:rsidRPr="009712A0">
        <w:rPr>
          <w:lang w:val="en-US"/>
        </w:rPr>
        <w:t>+</w:t>
      </w:r>
      <w:r>
        <w:t xml:space="preserve"> 17.74 log </w:t>
      </w:r>
      <w:r>
        <w:rPr>
          <w:lang w:val="fr-CH"/>
        </w:rPr>
        <w:sym w:font="Symbol" w:char="F071"/>
      </w:r>
      <w:r>
        <w:t>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0.054° </w:t>
      </w:r>
      <w:r w:rsidRPr="009814A5">
        <w:rPr>
          <w:lang w:val="en-US"/>
        </w:rPr>
        <w:t>≤</w:t>
      </w:r>
      <w:r>
        <w:t xml:space="preserve"> </w:t>
      </w:r>
      <w:r>
        <w:rPr>
          <w:lang w:val="fr-CH"/>
        </w:rPr>
        <w:sym w:font="Symbol" w:char="F071"/>
      </w:r>
      <w:r>
        <w:t xml:space="preserve"> </w:t>
      </w:r>
      <w:r w:rsidRPr="009814A5">
        <w:rPr>
          <w:lang w:val="en-US"/>
        </w:rPr>
        <w:t>&lt;</w:t>
      </w:r>
      <w:r>
        <w:t xml:space="preserve"> 2.0°</w:t>
      </w:r>
    </w:p>
    <w:p w14:paraId="5266B104" w14:textId="77777777" w:rsidR="006C04ED" w:rsidRDefault="00D800AF" w:rsidP="001F0862">
      <w:pPr>
        <w:tabs>
          <w:tab w:val="left" w:pos="6379"/>
        </w:tabs>
      </w:pPr>
      <w:r>
        <w:lastRenderedPageBreak/>
        <w:tab/>
        <w:t xml:space="preserve">−165.0 </w:t>
      </w:r>
      <w:r w:rsidRPr="009712A0">
        <w:rPr>
          <w:lang w:val="en-US"/>
        </w:rPr>
        <w:t>+</w:t>
      </w:r>
      <w:r>
        <w:t xml:space="preserve"> 1.66 </w:t>
      </w:r>
      <w:r>
        <w:rPr>
          <w:lang w:val="fr-CH"/>
        </w:rPr>
        <w:sym w:font="Symbol" w:char="F071"/>
      </w:r>
      <w:r>
        <w:rPr>
          <w:vertAlign w:val="superscript"/>
        </w:rPr>
        <w:t>2</w:t>
      </w:r>
      <w:r>
        <w:t>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2.0°     </w:t>
      </w:r>
      <w:r w:rsidRPr="009814A5">
        <w:rPr>
          <w:lang w:val="en-US"/>
        </w:rPr>
        <w:t>≤</w:t>
      </w:r>
      <w:r>
        <w:t xml:space="preserve"> </w:t>
      </w:r>
      <w:r>
        <w:rPr>
          <w:lang w:val="fr-CH"/>
        </w:rPr>
        <w:sym w:font="Symbol" w:char="F071"/>
      </w:r>
      <w:r>
        <w:t xml:space="preserve"> </w:t>
      </w:r>
      <w:r w:rsidRPr="009814A5">
        <w:rPr>
          <w:lang w:val="en-US"/>
        </w:rPr>
        <w:t>&lt;</w:t>
      </w:r>
      <w:r>
        <w:t xml:space="preserve"> 3.59°</w:t>
      </w:r>
    </w:p>
    <w:p w14:paraId="48A1D948" w14:textId="77777777" w:rsidR="006C04ED" w:rsidRDefault="00D800AF" w:rsidP="001F0862">
      <w:pPr>
        <w:tabs>
          <w:tab w:val="left" w:pos="6379"/>
        </w:tabs>
      </w:pPr>
      <w:r>
        <w:tab/>
        <w:t xml:space="preserve">−157.5 </w:t>
      </w:r>
      <w:r w:rsidRPr="009712A0">
        <w:rPr>
          <w:lang w:val="en-US"/>
        </w:rPr>
        <w:t>+</w:t>
      </w:r>
      <w:r>
        <w:t xml:space="preserve"> 25 log </w:t>
      </w:r>
      <w:r>
        <w:rPr>
          <w:lang w:val="fr-CH"/>
        </w:rPr>
        <w:sym w:font="Symbol" w:char="F071"/>
      </w:r>
      <w:r>
        <w:t>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</w:t>
      </w:r>
      <w:r>
        <w:rPr>
          <w:rFonts w:hint="eastAsia"/>
        </w:rPr>
        <w:t>3</w:t>
      </w:r>
      <w:r>
        <w:t xml:space="preserve">.59°   </w:t>
      </w:r>
      <w:r w:rsidRPr="009814A5">
        <w:rPr>
          <w:lang w:val="en-US"/>
        </w:rPr>
        <w:t>≤</w:t>
      </w:r>
      <w:r>
        <w:t xml:space="preserve"> </w:t>
      </w:r>
      <w:r>
        <w:rPr>
          <w:lang w:val="fr-CH"/>
        </w:rPr>
        <w:sym w:font="Symbol" w:char="F071"/>
      </w:r>
      <w:r>
        <w:t xml:space="preserve"> </w:t>
      </w:r>
      <w:r w:rsidRPr="009814A5">
        <w:rPr>
          <w:lang w:val="en-US"/>
        </w:rPr>
        <w:t>&lt;</w:t>
      </w:r>
      <w:r>
        <w:t xml:space="preserve"> </w:t>
      </w:r>
      <w:r>
        <w:rPr>
          <w:rFonts w:hint="eastAsia"/>
        </w:rPr>
        <w:t>10</w:t>
      </w:r>
      <w:r>
        <w:t>.57°</w:t>
      </w:r>
    </w:p>
    <w:p w14:paraId="041973D4" w14:textId="77777777" w:rsidR="006C04ED" w:rsidRDefault="00D800AF" w:rsidP="001F0862">
      <w:pPr>
        <w:tabs>
          <w:tab w:val="left" w:pos="6379"/>
        </w:tabs>
        <w:rPr>
          <w:lang w:val="en-US"/>
        </w:rPr>
      </w:pPr>
      <w:r>
        <w:tab/>
        <w:t>−</w:t>
      </w:r>
      <w:r>
        <w:rPr>
          <w:lang w:val="en-US"/>
        </w:rPr>
        <w:t>131.9    </w:t>
      </w:r>
      <w:proofErr w:type="gramStart"/>
      <w:r>
        <w:rPr>
          <w:lang w:val="en-US"/>
        </w:rPr>
        <w:t>dB(</w:t>
      </w:r>
      <w:proofErr w:type="gramEnd"/>
      <w:r>
        <w:rPr>
          <w:lang w:val="en-US"/>
        </w:rPr>
        <w:t>W/(m</w:t>
      </w:r>
      <w:r>
        <w:rPr>
          <w:vertAlign w:val="superscript"/>
          <w:lang w:val="en-US"/>
        </w:rPr>
        <w:t>2</w:t>
      </w:r>
      <w:r>
        <w:rPr>
          <w:lang w:val="en-US"/>
        </w:rPr>
        <w:t> · 40 kHz))</w:t>
      </w:r>
      <w:r>
        <w:rPr>
          <w:lang w:val="en-US"/>
        </w:rPr>
        <w:tab/>
      </w:r>
      <w:r>
        <w:t>for</w:t>
      </w:r>
      <w:r>
        <w:rPr>
          <w:lang w:val="en-US"/>
        </w:rPr>
        <w:t xml:space="preserve">  </w:t>
      </w:r>
      <w:r>
        <w:rPr>
          <w:rFonts w:hint="eastAsia"/>
          <w:lang w:val="en-US"/>
        </w:rPr>
        <w:t>10</w:t>
      </w:r>
      <w:r>
        <w:rPr>
          <w:lang w:val="en-US"/>
        </w:rPr>
        <w:t xml:space="preserve">.57° </w:t>
      </w:r>
      <w:r w:rsidRPr="009814A5">
        <w:rPr>
          <w:lang w:val="en-US"/>
        </w:rPr>
        <w:t>≤</w:t>
      </w:r>
      <w:r>
        <w:rPr>
          <w:lang w:val="en-US"/>
        </w:rPr>
        <w:t xml:space="preserve"> </w:t>
      </w:r>
      <w:r>
        <w:rPr>
          <w:lang w:val="fr-CH"/>
        </w:rPr>
        <w:sym w:font="Symbol" w:char="F071"/>
      </w:r>
    </w:p>
    <w:p w14:paraId="5F7D493B" w14:textId="77777777" w:rsidR="006C04ED" w:rsidRDefault="00D800AF" w:rsidP="001F0862">
      <w:proofErr w:type="gramStart"/>
      <w:r>
        <w:t>where</w:t>
      </w:r>
      <w:proofErr w:type="gramEnd"/>
      <w:r>
        <w:rPr>
          <w:rFonts w:hint="eastAsia"/>
          <w:lang w:eastAsia="ja-JP"/>
        </w:rPr>
        <w:t xml:space="preserve"> </w:t>
      </w:r>
      <w:r>
        <w:t xml:space="preserve">θ is the </w:t>
      </w:r>
      <w:r>
        <w:rPr>
          <w:rFonts w:hint="eastAsia"/>
        </w:rPr>
        <w:t xml:space="preserve">minimum </w:t>
      </w:r>
      <w:r>
        <w:t>geocentric orbital separation in degrees between the wanted and interfering space stations,</w:t>
      </w:r>
      <w:r>
        <w:rPr>
          <w:rFonts w:hint="eastAsia"/>
        </w:rPr>
        <w:t xml:space="preserve"> taking into account the respective East-West station</w:t>
      </w:r>
      <w:r>
        <w:t>-</w:t>
      </w:r>
      <w:r>
        <w:rPr>
          <w:rFonts w:hint="eastAsia"/>
        </w:rPr>
        <w:t>keeping accuracies</w:t>
      </w:r>
      <w:r>
        <w:t>.</w:t>
      </w:r>
    </w:p>
    <w:p w14:paraId="646F45A2" w14:textId="77777777" w:rsidR="006C04ED" w:rsidRDefault="00D800AF" w:rsidP="001F0862">
      <w:pPr>
        <w:pStyle w:val="Note"/>
      </w:pPr>
      <w:r>
        <w:t>NOTE 1 – With respect to § 4.1.1 </w:t>
      </w:r>
      <w:r>
        <w:rPr>
          <w:i/>
        </w:rPr>
        <w:t>e)</w:t>
      </w:r>
      <w:r>
        <w:t xml:space="preserve"> of Article 4, an administration in Region 3 is considered as not being affected if the proposed new or modified assignment in the Regions 1 and 3 List in the orbital arc 105° E</w:t>
      </w:r>
      <w:r>
        <w:noBreakHyphen/>
        <w:t xml:space="preserve">129° E gives a power flux-density anywhere over any portion of the territory of the notifying administration </w:t>
      </w:r>
      <w:r>
        <w:rPr>
          <w:rFonts w:hint="eastAsia"/>
          <w:lang w:eastAsia="ja-JP"/>
        </w:rPr>
        <w:t xml:space="preserve">within the service area </w:t>
      </w:r>
      <w:r>
        <w:t xml:space="preserve">of its overlapping frequency assignments in the fixed-satellite service </w:t>
      </w:r>
      <w:r>
        <w:rPr>
          <w:rFonts w:hint="eastAsia"/>
          <w:lang w:eastAsia="ja-JP"/>
        </w:rPr>
        <w:t>in the orbital arc 110</w:t>
      </w:r>
      <w:r>
        <w:rPr>
          <w:lang w:eastAsia="ja-JP"/>
        </w:rPr>
        <w:t>° </w:t>
      </w:r>
      <w:r>
        <w:rPr>
          <w:rFonts w:hint="eastAsia"/>
          <w:lang w:eastAsia="ja-JP"/>
        </w:rPr>
        <w:t>E-124</w:t>
      </w:r>
      <w:r>
        <w:rPr>
          <w:lang w:eastAsia="ja-JP"/>
        </w:rPr>
        <w:t>° </w:t>
      </w:r>
      <w:r>
        <w:rPr>
          <w:rFonts w:hint="eastAsia"/>
          <w:lang w:eastAsia="ja-JP"/>
        </w:rPr>
        <w:t xml:space="preserve">E </w:t>
      </w:r>
      <w:r>
        <w:t>of less than</w:t>
      </w:r>
      <w:ins w:id="22" w:author="CEPT Coordinator" w:date="2019-05-31T15:08:00Z">
        <w:r w:rsidR="00FA4FC4">
          <w:t xml:space="preserve"> or equal to</w:t>
        </w:r>
      </w:ins>
      <w:r>
        <w:t>:</w:t>
      </w:r>
    </w:p>
    <w:p w14:paraId="1BCF3298" w14:textId="77777777" w:rsidR="006C04ED" w:rsidRDefault="00D800AF" w:rsidP="001F0862">
      <w:pPr>
        <w:pStyle w:val="Note"/>
        <w:tabs>
          <w:tab w:val="left" w:pos="6379"/>
        </w:tabs>
      </w:pPr>
      <w:r>
        <w:tab/>
      </w:r>
      <w:r>
        <w:tab/>
        <w:t>−186.5    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 xml:space="preserve"> · 40 kHz)) </w:t>
      </w:r>
      <w:r>
        <w:tab/>
        <w:t xml:space="preserve">for  0°        </w:t>
      </w:r>
      <w:r w:rsidRPr="009814A5">
        <w:rPr>
          <w:lang w:val="en-US"/>
        </w:rPr>
        <w:t>≤</w:t>
      </w:r>
      <w:r>
        <w:t xml:space="preserve"> </w:t>
      </w:r>
      <w:r>
        <w:rPr>
          <w:lang w:val="fr-CH"/>
        </w:rPr>
        <w:t>θ</w:t>
      </w:r>
      <w:r>
        <w:t xml:space="preserve"> &lt; 0.054°</w:t>
      </w:r>
    </w:p>
    <w:p w14:paraId="76D4A36B" w14:textId="77777777" w:rsidR="006C04ED" w:rsidRDefault="00D800AF" w:rsidP="001F0862">
      <w:pPr>
        <w:pStyle w:val="Note"/>
        <w:tabs>
          <w:tab w:val="left" w:pos="6379"/>
        </w:tabs>
      </w:pPr>
      <w:r>
        <w:tab/>
      </w:r>
      <w:r>
        <w:tab/>
        <w:t xml:space="preserve">−164.0 + 17.74 log </w:t>
      </w:r>
      <w:r>
        <w:rPr>
          <w:lang w:val="fr-CH"/>
        </w:rPr>
        <w:t>θ</w:t>
      </w:r>
      <w:r>
        <w:t>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0.054° </w:t>
      </w:r>
      <w:r w:rsidRPr="009814A5">
        <w:t>≤</w:t>
      </w:r>
      <w:r>
        <w:t xml:space="preserve"> </w:t>
      </w:r>
      <w:r>
        <w:rPr>
          <w:lang w:val="fr-CH"/>
        </w:rPr>
        <w:t>θ</w:t>
      </w:r>
      <w:r>
        <w:t xml:space="preserve"> &lt; 1.8°</w:t>
      </w:r>
    </w:p>
    <w:p w14:paraId="568E3489" w14:textId="77777777" w:rsidR="006C04ED" w:rsidRDefault="00D800AF" w:rsidP="001F0862">
      <w:pPr>
        <w:pStyle w:val="Note"/>
        <w:tabs>
          <w:tab w:val="left" w:pos="6379"/>
        </w:tabs>
      </w:pPr>
      <w:r>
        <w:tab/>
      </w:r>
      <w:r>
        <w:tab/>
        <w:t xml:space="preserve">−162.3 + 0.89 </w:t>
      </w:r>
      <w:r>
        <w:rPr>
          <w:lang w:val="fr-CH"/>
        </w:rPr>
        <w:t>θ</w:t>
      </w:r>
      <w:r>
        <w:rPr>
          <w:vertAlign w:val="superscript"/>
        </w:rPr>
        <w:t>2</w:t>
      </w:r>
      <w:r>
        <w:t>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1.8°     </w:t>
      </w:r>
      <w:r w:rsidRPr="009814A5">
        <w:rPr>
          <w:lang w:val="en-US"/>
        </w:rPr>
        <w:t>≤</w:t>
      </w:r>
      <w:r>
        <w:t xml:space="preserve"> </w:t>
      </w:r>
      <w:r>
        <w:rPr>
          <w:lang w:val="fr-CH"/>
        </w:rPr>
        <w:t>θ</w:t>
      </w:r>
      <w:r>
        <w:t xml:space="preserve"> &lt; 5.0°</w:t>
      </w:r>
    </w:p>
    <w:p w14:paraId="28823E91" w14:textId="77777777" w:rsidR="006C04ED" w:rsidRDefault="00D800AF" w:rsidP="001F0862">
      <w:pPr>
        <w:pStyle w:val="Note"/>
        <w:tabs>
          <w:tab w:val="left" w:pos="6379"/>
        </w:tabs>
        <w:rPr>
          <w:lang w:eastAsia="ja-JP"/>
        </w:rPr>
      </w:pPr>
      <w:r>
        <w:tab/>
      </w:r>
      <w:r>
        <w:tab/>
        <w:t xml:space="preserve">−157.5 + 25 log </w:t>
      </w:r>
      <w:r>
        <w:rPr>
          <w:lang w:val="fr-CH"/>
        </w:rPr>
        <w:t>θ</w:t>
      </w:r>
      <w:r>
        <w:t>    </w:t>
      </w:r>
      <w:proofErr w:type="gramStart"/>
      <w:r>
        <w:t>dB(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</w:t>
      </w:r>
      <w:r>
        <w:rPr>
          <w:rFonts w:hint="eastAsia"/>
        </w:rPr>
        <w:t>5</w:t>
      </w:r>
      <w:r>
        <w:t>.</w:t>
      </w:r>
      <w:r>
        <w:rPr>
          <w:rFonts w:hint="eastAsia"/>
        </w:rPr>
        <w:t>0</w:t>
      </w:r>
      <w:r>
        <w:t xml:space="preserve">°     </w:t>
      </w:r>
      <w:r w:rsidRPr="009814A5">
        <w:t>≤</w:t>
      </w:r>
      <w:r>
        <w:t xml:space="preserve"> </w:t>
      </w:r>
      <w:r>
        <w:rPr>
          <w:lang w:val="fr-CH"/>
        </w:rPr>
        <w:t>θ</w:t>
      </w:r>
      <w:r>
        <w:t xml:space="preserve"> &lt; </w:t>
      </w:r>
      <w:r>
        <w:rPr>
          <w:rFonts w:hint="eastAsia"/>
          <w:lang w:eastAsia="ja-JP"/>
        </w:rPr>
        <w:t>10</w:t>
      </w:r>
      <w:r>
        <w:rPr>
          <w:lang w:eastAsia="ja-JP"/>
        </w:rPr>
        <w:t>.</w:t>
      </w:r>
      <w:r>
        <w:rPr>
          <w:rFonts w:hint="eastAsia"/>
          <w:lang w:eastAsia="ja-JP"/>
        </w:rPr>
        <w:t>57</w:t>
      </w:r>
      <w:r>
        <w:t>°</w:t>
      </w:r>
    </w:p>
    <w:p w14:paraId="27A70F81" w14:textId="77777777" w:rsidR="006C04ED" w:rsidRDefault="00D800AF" w:rsidP="001F0862">
      <w:pPr>
        <w:pStyle w:val="Note"/>
        <w:tabs>
          <w:tab w:val="left" w:pos="6379"/>
        </w:tabs>
      </w:pPr>
      <w:r>
        <w:tab/>
      </w:r>
      <w:r>
        <w:tab/>
        <w:t>−1</w:t>
      </w:r>
      <w:r>
        <w:rPr>
          <w:rFonts w:hint="eastAsia"/>
          <w:lang w:eastAsia="ja-JP"/>
        </w:rPr>
        <w:t>31</w:t>
      </w:r>
      <w:r>
        <w:rPr>
          <w:lang w:eastAsia="ja-JP"/>
        </w:rPr>
        <w:t>.</w:t>
      </w:r>
      <w:r>
        <w:rPr>
          <w:rFonts w:hint="eastAsia"/>
          <w:lang w:eastAsia="ja-JP"/>
        </w:rPr>
        <w:t>9</w:t>
      </w:r>
      <w:r>
        <w:rPr>
          <w:lang w:eastAsia="ja-JP"/>
        </w:rPr>
        <w:t>    </w:t>
      </w:r>
      <w:proofErr w:type="gramStart"/>
      <w:r>
        <w:rPr>
          <w:lang w:eastAsia="ja-JP"/>
        </w:rPr>
        <w:t>dB</w:t>
      </w:r>
      <w:r>
        <w:t>(</w:t>
      </w:r>
      <w:proofErr w:type="gramEnd"/>
      <w:r>
        <w:t>W/(m</w:t>
      </w:r>
      <w:r>
        <w:rPr>
          <w:vertAlign w:val="superscript"/>
        </w:rPr>
        <w:t>2</w:t>
      </w:r>
      <w:r>
        <w:t> · 40 kHz))</w:t>
      </w:r>
      <w:r>
        <w:tab/>
        <w:t xml:space="preserve">for  </w:t>
      </w:r>
      <w:r>
        <w:rPr>
          <w:rFonts w:hint="eastAsia"/>
          <w:lang w:eastAsia="ja-JP"/>
        </w:rPr>
        <w:t>10</w:t>
      </w:r>
      <w:r>
        <w:rPr>
          <w:lang w:eastAsia="ja-JP"/>
        </w:rPr>
        <w:t>.</w:t>
      </w:r>
      <w:r>
        <w:rPr>
          <w:rFonts w:hint="eastAsia"/>
          <w:lang w:eastAsia="ja-JP"/>
        </w:rPr>
        <w:t>57</w:t>
      </w:r>
      <w:r>
        <w:t xml:space="preserve">° </w:t>
      </w:r>
      <w:r w:rsidRPr="009814A5">
        <w:rPr>
          <w:lang w:val="en-US"/>
        </w:rPr>
        <w:t>≤</w:t>
      </w:r>
      <w:r>
        <w:t xml:space="preserve"> </w:t>
      </w:r>
      <w:r>
        <w:rPr>
          <w:lang w:val="fr-CH"/>
        </w:rPr>
        <w:t>θ</w:t>
      </w:r>
    </w:p>
    <w:p w14:paraId="4F0A7EA3" w14:textId="77777777" w:rsidR="006C04ED" w:rsidRDefault="00D800AF" w:rsidP="001F0862">
      <w:pPr>
        <w:pStyle w:val="Note"/>
        <w:rPr>
          <w:lang w:eastAsia="ja-JP"/>
        </w:rPr>
      </w:pPr>
      <w:proofErr w:type="gramStart"/>
      <w:r>
        <w:t>where</w:t>
      </w:r>
      <w:proofErr w:type="gramEnd"/>
      <w:r>
        <w:t xml:space="preserve"> θ is the minimum geocentric orbital separation in degrees between the wanted and interfering space stations, taking into account the respective East-West station-keeping accuracies.</w:t>
      </w:r>
    </w:p>
    <w:p w14:paraId="60A90496" w14:textId="77777777" w:rsidR="006C04ED" w:rsidRPr="009F6AF2" w:rsidRDefault="00D800AF" w:rsidP="00FB7A3D">
      <w:pPr>
        <w:pStyle w:val="Note"/>
        <w:keepNext/>
        <w:rPr>
          <w:lang w:eastAsia="ja-JP"/>
        </w:rPr>
      </w:pPr>
      <w:r w:rsidRPr="009F6AF2">
        <w:rPr>
          <w:rFonts w:hint="eastAsia"/>
          <w:lang w:eastAsia="ja-JP"/>
        </w:rPr>
        <w:t xml:space="preserve">The above set of </w:t>
      </w:r>
      <w:r w:rsidRPr="009F6AF2">
        <w:rPr>
          <w:lang w:eastAsia="ja-JP"/>
        </w:rPr>
        <w:t>formulas</w:t>
      </w:r>
      <w:r w:rsidRPr="009F6AF2">
        <w:rPr>
          <w:rFonts w:hint="eastAsia"/>
          <w:lang w:eastAsia="ja-JP"/>
        </w:rPr>
        <w:t xml:space="preserve"> is only applied to networks:</w:t>
      </w:r>
    </w:p>
    <w:p w14:paraId="4F21D25F" w14:textId="77777777" w:rsidR="006C04ED" w:rsidRPr="009F6AF2" w:rsidRDefault="00D800AF" w:rsidP="001F0862">
      <w:pPr>
        <w:pStyle w:val="Note"/>
        <w:ind w:left="284" w:hanging="284"/>
      </w:pPr>
      <w:r w:rsidRPr="009F6AF2">
        <w:rPr>
          <w:lang w:eastAsia="ja-JP"/>
        </w:rPr>
        <w:t>–</w:t>
      </w:r>
      <w:r w:rsidRPr="009F6AF2">
        <w:rPr>
          <w:rFonts w:hint="eastAsia"/>
          <w:lang w:eastAsia="ja-JP"/>
        </w:rPr>
        <w:tab/>
        <w:t xml:space="preserve">for which </w:t>
      </w:r>
      <w:r w:rsidRPr="009F6AF2">
        <w:t>Appendix </w:t>
      </w:r>
      <w:r w:rsidRPr="009F6AF2">
        <w:rPr>
          <w:rStyle w:val="Appref"/>
          <w:b/>
        </w:rPr>
        <w:t>4</w:t>
      </w:r>
      <w:r w:rsidRPr="009F6AF2">
        <w:t xml:space="preserve"> information for coordination had been received </w:t>
      </w:r>
      <w:r w:rsidRPr="009F6AF2">
        <w:rPr>
          <w:rFonts w:hint="eastAsia"/>
          <w:lang w:eastAsia="ja-JP"/>
        </w:rPr>
        <w:t xml:space="preserve">by the Bureau </w:t>
      </w:r>
      <w:r w:rsidRPr="009F6AF2">
        <w:t xml:space="preserve">prior to 30 March 2002; </w:t>
      </w:r>
      <w:r w:rsidRPr="009F6AF2">
        <w:rPr>
          <w:i/>
          <w:iCs/>
        </w:rPr>
        <w:t>and</w:t>
      </w:r>
    </w:p>
    <w:p w14:paraId="5F906538" w14:textId="77777777" w:rsidR="006C04ED" w:rsidRPr="009F6AF2" w:rsidRDefault="00D800AF" w:rsidP="001F0862">
      <w:pPr>
        <w:pStyle w:val="Note"/>
        <w:ind w:left="284" w:hanging="284"/>
      </w:pPr>
      <w:r w:rsidRPr="009F6AF2">
        <w:t>–</w:t>
      </w:r>
      <w:r w:rsidRPr="009F6AF2">
        <w:tab/>
      </w:r>
      <w:r w:rsidRPr="009F6AF2">
        <w:rPr>
          <w:rFonts w:hint="eastAsia"/>
          <w:lang w:eastAsia="ja-JP"/>
        </w:rPr>
        <w:t xml:space="preserve">which had been brought into use </w:t>
      </w:r>
      <w:r w:rsidRPr="009F6AF2">
        <w:t>prior to 30 March 2002</w:t>
      </w:r>
      <w:r w:rsidRPr="009F6AF2">
        <w:rPr>
          <w:rFonts w:hint="eastAsia"/>
          <w:lang w:eastAsia="ja-JP"/>
        </w:rPr>
        <w:t xml:space="preserve"> and </w:t>
      </w:r>
      <w:r w:rsidRPr="009F6AF2">
        <w:rPr>
          <w:lang w:eastAsia="ja-JP"/>
        </w:rPr>
        <w:t xml:space="preserve">for which </w:t>
      </w:r>
      <w:r w:rsidRPr="009F6AF2">
        <w:t xml:space="preserve">the date </w:t>
      </w:r>
      <w:r w:rsidRPr="009F6AF2">
        <w:rPr>
          <w:rFonts w:eastAsia="Batang"/>
          <w:lang w:eastAsia="ko-KR"/>
        </w:rPr>
        <w:t xml:space="preserve">of bringing into use had been confirmed to the Bureau; </w:t>
      </w:r>
      <w:r w:rsidRPr="009F6AF2">
        <w:rPr>
          <w:rFonts w:eastAsia="Batang"/>
          <w:i/>
          <w:iCs/>
          <w:lang w:eastAsia="ko-KR"/>
        </w:rPr>
        <w:t>and</w:t>
      </w:r>
    </w:p>
    <w:p w14:paraId="418805F6" w14:textId="77777777" w:rsidR="006C04ED" w:rsidRPr="009F6AF2" w:rsidRDefault="00D800AF">
      <w:pPr>
        <w:pStyle w:val="Note"/>
        <w:ind w:left="284" w:hanging="284"/>
        <w:rPr>
          <w:sz w:val="16"/>
          <w:lang w:eastAsia="ja-JP"/>
        </w:rPr>
      </w:pPr>
      <w:r w:rsidRPr="009F6AF2">
        <w:rPr>
          <w:rFonts w:eastAsia="Batang"/>
          <w:lang w:eastAsia="ko-KR"/>
        </w:rPr>
        <w:t>–</w:t>
      </w:r>
      <w:r w:rsidRPr="009F6AF2">
        <w:rPr>
          <w:rFonts w:eastAsia="Batang"/>
          <w:lang w:eastAsia="ko-KR"/>
        </w:rPr>
        <w:tab/>
      </w:r>
      <w:r w:rsidRPr="009F6AF2">
        <w:rPr>
          <w:rFonts w:hint="eastAsia"/>
          <w:lang w:eastAsia="ja-JP"/>
        </w:rPr>
        <w:t xml:space="preserve">for which </w:t>
      </w:r>
      <w:r w:rsidRPr="009F6AF2">
        <w:rPr>
          <w:lang w:eastAsia="ja-JP"/>
        </w:rPr>
        <w:t>the complete due diligence information, in accordance with Annex 2 to Resolution </w:t>
      </w:r>
      <w:r w:rsidRPr="009F6AF2">
        <w:rPr>
          <w:b/>
          <w:bCs/>
        </w:rPr>
        <w:t>49</w:t>
      </w:r>
      <w:r w:rsidRPr="009F6AF2">
        <w:rPr>
          <w:b/>
          <w:bCs/>
          <w:lang w:eastAsia="ja-JP"/>
        </w:rPr>
        <w:t xml:space="preserve"> (</w:t>
      </w:r>
      <w:r w:rsidRPr="009F6AF2">
        <w:rPr>
          <w:rFonts w:hint="eastAsia"/>
          <w:b/>
          <w:bCs/>
          <w:lang w:eastAsia="ja-JP"/>
        </w:rPr>
        <w:t>Rev.</w:t>
      </w:r>
      <w:r w:rsidRPr="009F6AF2">
        <w:rPr>
          <w:b/>
          <w:bCs/>
          <w:lang w:eastAsia="ja-JP"/>
        </w:rPr>
        <w:t>WRC</w:t>
      </w:r>
      <w:r w:rsidRPr="009F6AF2">
        <w:rPr>
          <w:b/>
          <w:bCs/>
          <w:lang w:eastAsia="ja-JP"/>
        </w:rPr>
        <w:noBreakHyphen/>
        <w:t>15)</w:t>
      </w:r>
      <w:r w:rsidRPr="009F6AF2">
        <w:rPr>
          <w:lang w:eastAsia="ja-JP"/>
        </w:rPr>
        <w:t xml:space="preserve">, had been received </w:t>
      </w:r>
      <w:r w:rsidRPr="009F6AF2">
        <w:rPr>
          <w:rFonts w:hint="eastAsia"/>
          <w:lang w:eastAsia="ja-JP"/>
        </w:rPr>
        <w:t xml:space="preserve">by the Bureau </w:t>
      </w:r>
      <w:r w:rsidRPr="009F6AF2">
        <w:rPr>
          <w:lang w:eastAsia="ja-JP"/>
        </w:rPr>
        <w:t xml:space="preserve">prior to </w:t>
      </w:r>
      <w:r w:rsidRPr="009F6AF2">
        <w:rPr>
          <w:rFonts w:hint="eastAsia"/>
          <w:lang w:eastAsia="ja-JP"/>
        </w:rPr>
        <w:t>30</w:t>
      </w:r>
      <w:r w:rsidRPr="009F6AF2">
        <w:rPr>
          <w:lang w:eastAsia="ja-JP"/>
        </w:rPr>
        <w:t> </w:t>
      </w:r>
      <w:r w:rsidRPr="009F6AF2">
        <w:rPr>
          <w:rFonts w:hint="eastAsia"/>
          <w:lang w:eastAsia="ja-JP"/>
        </w:rPr>
        <w:t>March</w:t>
      </w:r>
      <w:r w:rsidRPr="009F6AF2">
        <w:rPr>
          <w:lang w:eastAsia="ja-JP"/>
        </w:rPr>
        <w:t> </w:t>
      </w:r>
      <w:r w:rsidRPr="009F6AF2">
        <w:rPr>
          <w:rFonts w:hint="eastAsia"/>
          <w:lang w:eastAsia="ja-JP"/>
        </w:rPr>
        <w:t>2002.</w:t>
      </w:r>
      <w:r w:rsidRPr="009F6AF2">
        <w:rPr>
          <w:sz w:val="16"/>
          <w:szCs w:val="16"/>
          <w:lang w:eastAsia="ja-JP"/>
        </w:rPr>
        <w:t>     </w:t>
      </w:r>
      <w:r w:rsidRPr="009F6AF2">
        <w:rPr>
          <w:sz w:val="16"/>
          <w:lang w:eastAsia="ja-JP"/>
        </w:rPr>
        <w:t>(WRC</w:t>
      </w:r>
      <w:r w:rsidRPr="009F6AF2">
        <w:rPr>
          <w:sz w:val="16"/>
          <w:lang w:eastAsia="ja-JP"/>
        </w:rPr>
        <w:noBreakHyphen/>
      </w:r>
      <w:del w:id="23" w:author="CEPT Coordinator" w:date="2019-05-31T15:09:00Z">
        <w:r w:rsidDel="00FA4FC4">
          <w:rPr>
            <w:sz w:val="16"/>
            <w:lang w:eastAsia="ja-JP"/>
          </w:rPr>
          <w:delText>15</w:delText>
        </w:r>
      </w:del>
      <w:ins w:id="24" w:author="CEPT Coordinator" w:date="2019-05-31T15:09:00Z">
        <w:r w:rsidR="00FA4FC4">
          <w:rPr>
            <w:sz w:val="16"/>
            <w:lang w:eastAsia="ja-JP"/>
          </w:rPr>
          <w:t>19</w:t>
        </w:r>
      </w:ins>
      <w:r w:rsidRPr="009F6AF2">
        <w:rPr>
          <w:sz w:val="16"/>
          <w:lang w:eastAsia="ja-JP"/>
        </w:rPr>
        <w:t>)</w:t>
      </w:r>
    </w:p>
    <w:p w14:paraId="1A59886F" w14:textId="77777777" w:rsidR="00937130" w:rsidRDefault="00D800AF">
      <w:pPr>
        <w:pStyle w:val="Reasons"/>
      </w:pPr>
      <w:r>
        <w:rPr>
          <w:b/>
        </w:rPr>
        <w:t>Reasons:</w:t>
      </w:r>
      <w:r>
        <w:tab/>
      </w:r>
      <w:r w:rsidR="00884AD2">
        <w:t xml:space="preserve">There is a need to align the wording of Section 6 of Annex 1 to RR Appendix </w:t>
      </w:r>
      <w:r w:rsidR="00884AD2" w:rsidRPr="00884AD2">
        <w:rPr>
          <w:b/>
        </w:rPr>
        <w:t>30</w:t>
      </w:r>
      <w:r w:rsidR="00884AD2">
        <w:t xml:space="preserve"> with the corresponding wording in other Sections of the same Annex, as well as the wording in Section 4 to RR Appendix </w:t>
      </w:r>
      <w:r w:rsidR="00884AD2" w:rsidRPr="00884AD2">
        <w:rPr>
          <w:b/>
        </w:rPr>
        <w:t>30</w:t>
      </w:r>
      <w:r w:rsidR="00884AD2">
        <w:t>, in order to correct the inconsistency of specifying when the applicable limits are triggered.</w:t>
      </w:r>
    </w:p>
    <w:sectPr w:rsidR="00937130"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CD1B8" w14:textId="77777777" w:rsidR="00B66FD3" w:rsidRDefault="00B66FD3">
      <w:r>
        <w:separator/>
      </w:r>
    </w:p>
  </w:endnote>
  <w:endnote w:type="continuationSeparator" w:id="0">
    <w:p w14:paraId="61AEFCE2" w14:textId="77777777" w:rsidR="00B66FD3" w:rsidRDefault="00B6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77E4C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114E8B3" w14:textId="77777777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ins w:id="28" w:author="mendas zeljko" w:date="2019-06-18T11:41:00Z">
      <w:r w:rsidR="00DD4057">
        <w:rPr>
          <w:noProof/>
          <w:lang w:val="en-US"/>
        </w:rPr>
        <w:t>C:\ECPs for the agenda item 9.2\Final docs\R16-WRC19-C-5383!A22-A9!MSW-E.docx</w:t>
      </w:r>
    </w:ins>
    <w:del w:id="29" w:author="mendas zeljko" w:date="2019-06-18T11:40:00Z">
      <w:r w:rsidR="005F04D8" w:rsidDel="00DD4057">
        <w:rPr>
          <w:noProof/>
          <w:lang w:val="en-US"/>
        </w:rPr>
        <w:delText>C:\Users\murphy\Dropbox\ProposalSharing\WRC-19\Template\English.docx</w:delText>
      </w:r>
    </w:del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942DD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ins w:id="30" w:author="mendas zeljko" w:date="2019-06-18T11:41:00Z">
      <w:r w:rsidR="00DD4057">
        <w:rPr>
          <w:noProof/>
        </w:rPr>
        <w:t>18.06.1</w:t>
      </w:r>
      <w:bookmarkStart w:id="31" w:name="_GoBack"/>
      <w:bookmarkEnd w:id="31"/>
      <w:r w:rsidR="00DD4057">
        <w:rPr>
          <w:noProof/>
        </w:rPr>
        <w:t>9</w:t>
      </w:r>
    </w:ins>
    <w:del w:id="32" w:author="mendas zeljko" w:date="2019-06-18T11:41:00Z">
      <w:r w:rsidR="00DD4057" w:rsidDel="00DD4057">
        <w:rPr>
          <w:noProof/>
        </w:rPr>
        <w:delText>10.02.17</w:delText>
      </w:r>
    </w:del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B7E34" w14:textId="77777777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C19A7">
      <w:rPr>
        <w:lang w:val="en-US"/>
      </w:rPr>
      <w:t>C:\ECPs for the agenda item 9.2\Final docs Rev2\ECP on 9.2 - Addendum 9.docx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942DD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DD4057">
      <w:t>18.06.19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30DDB" w14:textId="77777777"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3C19A7">
      <w:rPr>
        <w:lang w:val="en-US"/>
      </w:rPr>
      <w:t>C:\ECPs for the agenda item 9.2\Final docs Rev2\ECP on 9.2 - Addendum 9.docx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942DD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DD4057">
      <w:t>18.06.19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D223E" w14:textId="77777777" w:rsidR="00B66FD3" w:rsidRDefault="00B66FD3">
      <w:r>
        <w:rPr>
          <w:b/>
        </w:rPr>
        <w:t>_______________</w:t>
      </w:r>
    </w:p>
  </w:footnote>
  <w:footnote w:type="continuationSeparator" w:id="0">
    <w:p w14:paraId="2133B93C" w14:textId="77777777" w:rsidR="00B66FD3" w:rsidRDefault="00B66FD3">
      <w:r>
        <w:continuationSeparator/>
      </w:r>
    </w:p>
  </w:footnote>
  <w:footnote w:id="1">
    <w:p w14:paraId="445DCD4B" w14:textId="77777777" w:rsidR="006C1544" w:rsidRPr="006C1544" w:rsidRDefault="00D800AF">
      <w:pPr>
        <w:pStyle w:val="FootnoteText"/>
        <w:rPr>
          <w:lang w:val="en-US"/>
        </w:rPr>
      </w:pPr>
      <w:r>
        <w:rPr>
          <w:rStyle w:val="FootnoteReference"/>
        </w:rPr>
        <w:t>*</w:t>
      </w:r>
      <w:r>
        <w:t xml:space="preserve"> </w:t>
      </w:r>
      <w:r>
        <w:rPr>
          <w:lang w:val="en-US"/>
        </w:rPr>
        <w:tab/>
      </w:r>
      <w:r w:rsidRPr="00C22E98">
        <w:t>This agenda item is strictly limited to the Report of the Director on any difficulties or inconsistencies encountered in the application of the Radio Regulations and the comments from administrations</w:t>
      </w:r>
      <w:r>
        <w:t>.</w:t>
      </w:r>
    </w:p>
  </w:footnote>
  <w:footnote w:id="2">
    <w:p w14:paraId="5D9981EC" w14:textId="77777777" w:rsidR="0072096D" w:rsidRDefault="00D800AF" w:rsidP="00D12B24">
      <w:pPr>
        <w:pStyle w:val="FootnoteText"/>
        <w:rPr>
          <w:color w:val="000000"/>
          <w:lang w:val="en-US"/>
        </w:rPr>
      </w:pPr>
      <w:r w:rsidRPr="00DC116C">
        <w:rPr>
          <w:rStyle w:val="FootnoteReference"/>
        </w:rPr>
        <w:t>32</w:t>
      </w:r>
      <w:r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ab/>
      </w:r>
      <w:r w:rsidRPr="00DC116C">
        <w:rPr>
          <w:rStyle w:val="FootnoteTextChar"/>
        </w:rPr>
        <w:t xml:space="preserve">Including assignments operating under </w:t>
      </w:r>
      <w:r>
        <w:rPr>
          <w:rStyle w:val="FootnoteTextChar"/>
        </w:rPr>
        <w:t>No. </w:t>
      </w:r>
      <w:r w:rsidRPr="00DC116C">
        <w:rPr>
          <w:rStyle w:val="Artref"/>
          <w:b/>
          <w:bCs/>
        </w:rPr>
        <w:t>5.485</w:t>
      </w:r>
      <w:r w:rsidRPr="00DC116C">
        <w:rPr>
          <w:rStyle w:val="FootnoteTextCha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EE028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942DD">
      <w:rPr>
        <w:noProof/>
      </w:rPr>
      <w:t>4</w:t>
    </w:r>
    <w:r>
      <w:fldChar w:fldCharType="end"/>
    </w:r>
  </w:p>
  <w:p w14:paraId="7E0A2AE1" w14:textId="41F1ED29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25" w:name="OLE_LINK1"/>
    <w:bookmarkStart w:id="26" w:name="OLE_LINK2"/>
    <w:bookmarkStart w:id="27" w:name="OLE_LINK3"/>
    <w:r w:rsidR="009942DD">
      <w:t>16</w:t>
    </w:r>
    <w:r w:rsidR="00EB55C6">
      <w:t>(Add.22</w:t>
    </w:r>
    <w:proofErr w:type="gramStart"/>
    <w:r w:rsidR="00EB55C6">
      <w:t>)(</w:t>
    </w:r>
    <w:proofErr w:type="gramEnd"/>
    <w:r w:rsidR="00EB55C6">
      <w:t>Add.9)</w:t>
    </w:r>
    <w:bookmarkEnd w:id="25"/>
    <w:bookmarkEnd w:id="26"/>
    <w:bookmarkEnd w:id="27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16D8"/>
    <w:rsid w:val="000D2DAF"/>
    <w:rsid w:val="000E463E"/>
    <w:rsid w:val="000F73FF"/>
    <w:rsid w:val="00114CF7"/>
    <w:rsid w:val="00116C7A"/>
    <w:rsid w:val="00123B68"/>
    <w:rsid w:val="00126F2E"/>
    <w:rsid w:val="00146F6F"/>
    <w:rsid w:val="001620DE"/>
    <w:rsid w:val="00187BD9"/>
    <w:rsid w:val="00190B55"/>
    <w:rsid w:val="001C3B5F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347CB5"/>
    <w:rsid w:val="00361B37"/>
    <w:rsid w:val="00377BD3"/>
    <w:rsid w:val="00384088"/>
    <w:rsid w:val="003852CE"/>
    <w:rsid w:val="0039169B"/>
    <w:rsid w:val="003A7F8C"/>
    <w:rsid w:val="003B2284"/>
    <w:rsid w:val="003B532E"/>
    <w:rsid w:val="003C19A7"/>
    <w:rsid w:val="003C52F9"/>
    <w:rsid w:val="003D0F8B"/>
    <w:rsid w:val="003E0DB6"/>
    <w:rsid w:val="00405529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4A4"/>
    <w:rsid w:val="006B7C2A"/>
    <w:rsid w:val="006C0ED5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AD2"/>
    <w:rsid w:val="00884D60"/>
    <w:rsid w:val="008B43F2"/>
    <w:rsid w:val="008B6CFF"/>
    <w:rsid w:val="009274B4"/>
    <w:rsid w:val="00934EA2"/>
    <w:rsid w:val="00937130"/>
    <w:rsid w:val="00944A5C"/>
    <w:rsid w:val="00952A66"/>
    <w:rsid w:val="009571EE"/>
    <w:rsid w:val="009942DD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666F"/>
    <w:rsid w:val="00AD7914"/>
    <w:rsid w:val="00B40888"/>
    <w:rsid w:val="00B639E9"/>
    <w:rsid w:val="00B66FD3"/>
    <w:rsid w:val="00B817CD"/>
    <w:rsid w:val="00B81A7D"/>
    <w:rsid w:val="00B94AD0"/>
    <w:rsid w:val="00BA63E8"/>
    <w:rsid w:val="00BB3A95"/>
    <w:rsid w:val="00BC738A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714AB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0AF"/>
    <w:rsid w:val="00D801ED"/>
    <w:rsid w:val="00D936BC"/>
    <w:rsid w:val="00D946DA"/>
    <w:rsid w:val="00D94B13"/>
    <w:rsid w:val="00D96530"/>
    <w:rsid w:val="00DA1CB1"/>
    <w:rsid w:val="00DC6B9F"/>
    <w:rsid w:val="00DD4057"/>
    <w:rsid w:val="00DD44AF"/>
    <w:rsid w:val="00DE2AC3"/>
    <w:rsid w:val="00DE5692"/>
    <w:rsid w:val="00DE6300"/>
    <w:rsid w:val="00DF4BC6"/>
    <w:rsid w:val="00DF663B"/>
    <w:rsid w:val="00E03C94"/>
    <w:rsid w:val="00E205BC"/>
    <w:rsid w:val="00E26226"/>
    <w:rsid w:val="00E45D05"/>
    <w:rsid w:val="00E55816"/>
    <w:rsid w:val="00E55AEF"/>
    <w:rsid w:val="00E976C1"/>
    <w:rsid w:val="00E97F75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A4FC4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905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paragraph" w:styleId="Revision">
    <w:name w:val="Revision"/>
    <w:hidden/>
    <w:uiPriority w:val="99"/>
    <w:semiHidden/>
    <w:rsid w:val="009942DD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paragraph" w:styleId="Revision">
    <w:name w:val="Revision"/>
    <w:hidden/>
    <w:uiPriority w:val="99"/>
    <w:semiHidden/>
    <w:rsid w:val="009942DD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R16-WRC19-C-5383!A22-A9!MSW-E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ED2A7A-9C9F-4E82-A766-CC5AAA416A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259DBD-35F9-4218-8407-D3413023FCC1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5.xml><?xml version="1.0" encoding="utf-8"?>
<ds:datastoreItem xmlns:ds="http://schemas.openxmlformats.org/officeDocument/2006/customXml" ds:itemID="{373C65F4-D96B-45F7-A4A2-C255667F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R16-WRC19-C-5383!A22-A9!MSW-E</vt:lpstr>
      <vt:lpstr>R16-WRC19-C-5383!A22-A9!MSW-E</vt:lpstr>
    </vt:vector>
  </TitlesOfParts>
  <Manager>General Secretariat - Pool</Manager>
  <Company>International Telecommunication Union (ITU)</Company>
  <LinksUpToDate>false</LinksUpToDate>
  <CharactersWithSpaces>7362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R16-WRC19-C-5383!A22-A9!MSW-E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2019-06-18T09:41:00Z</cp:lastPrinted>
  <dcterms:created xsi:type="dcterms:W3CDTF">2019-08-29T04:31:00Z</dcterms:created>
  <dcterms:modified xsi:type="dcterms:W3CDTF">2019-08-29T04:31:00Z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